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55"/>
        <w:rPr>
          <w:rFonts w:ascii="宋体" w:hAnsi="宋体"/>
          <w:b/>
          <w:color w:val="000000"/>
          <w:sz w:val="28"/>
          <w:szCs w:val="28"/>
        </w:rPr>
      </w:pP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煤炭（汽火联运）采购合同</w:t>
      </w:r>
    </w:p>
    <w:p>
      <w:pPr>
        <w:ind w:firstLine="482" w:firstLineChars="200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4"/>
          <w:szCs w:val="28"/>
        </w:rPr>
        <w:t>甲方：</w:t>
      </w:r>
      <w:r>
        <w:rPr>
          <w:rFonts w:hint="eastAsia" w:ascii="宋体" w:hAnsi="宋体"/>
          <w:b/>
          <w:color w:val="000000"/>
          <w:sz w:val="24"/>
          <w:szCs w:val="28"/>
          <w:u w:val="thick"/>
        </w:rPr>
        <w:t>中国平煤神马</w:t>
      </w:r>
      <w:r>
        <w:rPr>
          <w:rFonts w:hint="eastAsia" w:ascii="宋体" w:hAnsi="宋体"/>
          <w:b/>
          <w:color w:val="000000"/>
          <w:sz w:val="24"/>
          <w:szCs w:val="28"/>
          <w:u w:val="thick"/>
          <w:lang w:val="en-US" w:eastAsia="zh-CN"/>
        </w:rPr>
        <w:t>控股</w:t>
      </w:r>
      <w:r>
        <w:rPr>
          <w:rFonts w:hint="eastAsia" w:ascii="宋体" w:hAnsi="宋体"/>
          <w:b/>
          <w:color w:val="000000"/>
          <w:sz w:val="24"/>
          <w:szCs w:val="28"/>
          <w:u w:val="thick"/>
        </w:rPr>
        <w:t>集团有限公司招标采购中心</w:t>
      </w:r>
      <w:r>
        <w:rPr>
          <w:rFonts w:hint="eastAsia" w:ascii="宋体" w:hAnsi="宋体"/>
          <w:b/>
          <w:color w:val="000000"/>
          <w:sz w:val="24"/>
          <w:szCs w:val="28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28"/>
        </w:rPr>
        <w:t xml:space="preserve">    </w:t>
      </w:r>
    </w:p>
    <w:p>
      <w:pPr>
        <w:ind w:firstLine="482" w:firstLineChars="200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4"/>
          <w:szCs w:val="28"/>
        </w:rPr>
        <w:t>签订地点：平顶山市 新华区</w:t>
      </w:r>
    </w:p>
    <w:p>
      <w:pPr>
        <w:tabs>
          <w:tab w:val="left" w:pos="4860"/>
        </w:tabs>
        <w:ind w:firstLine="482" w:firstLineChars="200"/>
        <w:rPr>
          <w:rFonts w:ascii="宋体" w:hAnsi="宋体"/>
          <w:b/>
          <w:color w:val="000000"/>
          <w:sz w:val="24"/>
          <w:szCs w:val="28"/>
          <w:u w:val="thick"/>
        </w:rPr>
      </w:pPr>
      <w:r>
        <w:rPr>
          <w:rFonts w:hint="eastAsia" w:ascii="宋体" w:hAnsi="宋体"/>
          <w:b/>
          <w:color w:val="000000"/>
          <w:sz w:val="24"/>
          <w:szCs w:val="28"/>
        </w:rPr>
        <w:t>乙方：*********</w:t>
      </w:r>
    </w:p>
    <w:p>
      <w:pPr>
        <w:ind w:firstLine="48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本合同签订有效期限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b/>
          <w:sz w:val="28"/>
          <w:szCs w:val="28"/>
        </w:rPr>
        <w:t>****年 *月 *日 至  **** 年 *月 *日</w:t>
      </w:r>
    </w:p>
    <w:p>
      <w:pPr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根据我国《</w:t>
      </w:r>
      <w:r>
        <w:rPr>
          <w:rFonts w:hint="eastAsia" w:ascii="宋体" w:hAnsi="宋体"/>
          <w:color w:val="000000"/>
          <w:sz w:val="24"/>
          <w:lang w:val="en-US" w:eastAsia="zh-CN"/>
        </w:rPr>
        <w:t>民法典</w:t>
      </w:r>
      <w:r>
        <w:rPr>
          <w:rFonts w:hint="eastAsia" w:ascii="宋体" w:hAnsi="宋体"/>
          <w:color w:val="000000"/>
          <w:sz w:val="24"/>
        </w:rPr>
        <w:t>》及相关法律、法规，甲乙双方经友好协商，现就甲方向乙方采购煤炭相关事宜达成以下合同条款，以资共同遵守。</w:t>
      </w:r>
    </w:p>
    <w:tbl>
      <w:tblPr>
        <w:tblStyle w:val="4"/>
        <w:tblpPr w:leftFromText="180" w:rightFromText="180" w:vertAnchor="text" w:horzAnchor="page" w:tblpX="2036" w:tblpY="522"/>
        <w:tblOverlap w:val="never"/>
        <w:tblW w:w="8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280"/>
        <w:gridCol w:w="1719"/>
        <w:gridCol w:w="1695"/>
        <w:gridCol w:w="1635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煤种 </w:t>
            </w:r>
          </w:p>
        </w:tc>
        <w:tc>
          <w:tcPr>
            <w:tcW w:w="12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合同量(吨)</w:t>
            </w:r>
          </w:p>
        </w:tc>
        <w:tc>
          <w:tcPr>
            <w:tcW w:w="60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煤 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128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发热量Qnet,ar</w:t>
            </w:r>
            <w:r>
              <w:rPr>
                <w:rFonts w:hint="eastAsia" w:ascii="宋体" w:hAnsi="宋体"/>
                <w:sz w:val="24"/>
              </w:rPr>
              <w:t>（大卡/千克）</w:t>
            </w:r>
          </w:p>
        </w:tc>
        <w:tc>
          <w:tcPr>
            <w:tcW w:w="169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挥发分Vdaf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（%）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全硫分St,d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（%）</w:t>
            </w:r>
          </w:p>
        </w:tc>
        <w:tc>
          <w:tcPr>
            <w:tcW w:w="101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粒度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动力煤</w:t>
            </w:r>
          </w:p>
        </w:tc>
        <w:tc>
          <w:tcPr>
            <w:tcW w:w="12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6000</w:t>
            </w:r>
          </w:p>
        </w:tc>
        <w:tc>
          <w:tcPr>
            <w:tcW w:w="171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≥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6000</w:t>
            </w:r>
          </w:p>
        </w:tc>
        <w:tc>
          <w:tcPr>
            <w:tcW w:w="169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≥25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≤0.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01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＜50</w:t>
            </w:r>
          </w:p>
        </w:tc>
      </w:tr>
    </w:tbl>
    <w:p>
      <w:pPr>
        <w:ind w:firstLine="482" w:firstLineChars="20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一、乙方向甲方出售煤炭的种类、计划供应量、质量：</w:t>
      </w: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</w:p>
    <w:p>
      <w:pPr>
        <w:numPr>
          <w:ins w:id="0" w:author="王效中" w:date="2009-11-23T17:58:00Z"/>
        </w:numPr>
        <w:ind w:firstLine="482" w:firstLineChars="20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二、交货地点及物权转移：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交货地点：甲方指定地点</w:t>
      </w:r>
    </w:p>
    <w:p>
      <w:pPr>
        <w:spacing w:line="240" w:lineRule="atLeast"/>
        <w:ind w:firstLine="422" w:firstLineChars="17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物权转移：乙方将煤炭运至双方约定交货地点完成交货，煤炭所有权及损毁灭失风险同时转移至收货方。</w:t>
      </w:r>
    </w:p>
    <w:p>
      <w:pPr>
        <w:numPr>
          <w:ilvl w:val="0"/>
          <w:numId w:val="1"/>
        </w:numPr>
        <w:ind w:firstLine="482" w:firstLineChars="20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运输方式：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汽车运输 运输要求：符合平顶山市政府对煤炭运输车辆的环保要求。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火车运输 运输要求：符合甲方卸车要求。</w:t>
      </w: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四、验收及纠纷解决方式：</w:t>
      </w:r>
    </w:p>
    <w:p>
      <w:pPr>
        <w:ind w:firstLine="472" w:firstLineChars="19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甲方按国家标准进行计量、检验，以其所出报告作为结算依据。乙方供应煤碳验收按照«河南中平鲁阳煤电有限公司入厂煤验收管理办法»执行。</w:t>
      </w:r>
    </w:p>
    <w:p>
      <w:pPr>
        <w:spacing w:line="280" w:lineRule="exact"/>
        <w:ind w:firstLine="472" w:firstLineChars="19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2.</w:t>
      </w:r>
      <w:r>
        <w:rPr>
          <w:rFonts w:hint="eastAsia" w:ascii="宋体" w:hAnsi="宋体"/>
          <w:bCs/>
          <w:color w:val="000000"/>
          <w:sz w:val="24"/>
        </w:rPr>
        <w:t>甲方及时将化验结果通知乙方，</w:t>
      </w:r>
      <w:r>
        <w:rPr>
          <w:rFonts w:hint="eastAsia" w:ascii="宋体" w:hAnsi="宋体"/>
          <w:color w:val="000000"/>
          <w:sz w:val="24"/>
        </w:rPr>
        <w:t>如果乙方对检验结果产生异议，应在七日内提出仲裁申请，由双方提取备查煤样，到具有国家认定资质的商品煤检验机构进行仲裁化验。</w:t>
      </w:r>
    </w:p>
    <w:p>
      <w:pPr>
        <w:spacing w:line="280" w:lineRule="exact"/>
        <w:ind w:firstLine="470" w:firstLineChars="19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计量：火运以轨道衡过衡净重作为结算依据。汽运以汽车衡过衡净重作为结算依据。</w:t>
      </w:r>
    </w:p>
    <w:p>
      <w:pPr>
        <w:spacing w:line="280" w:lineRule="exact"/>
        <w:ind w:firstLine="472" w:firstLineChars="19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Qnet,ar：</w:t>
      </w:r>
      <w:r>
        <w:rPr>
          <w:rFonts w:hint="eastAsia" w:ascii="宋体" w:hAnsi="宋体"/>
          <w:color w:val="000000"/>
          <w:sz w:val="24"/>
        </w:rPr>
        <w:t>若仲裁结果与甲方化验结果上下误差在150大卡/千克之内（含150大卡/千克），则按照甲方化验结果作为结算依据；若仲裁结果大于甲方化验结果150卡/千克且小于268大卡/千克（含268大卡/千克），则按照仲裁结果与甲方化验结果的平均数作为结算依据；若仲裁结果大于甲方化验结果268大卡/千克以上，则按照仲裁结果作为结算依据。</w:t>
      </w:r>
    </w:p>
    <w:p>
      <w:pPr>
        <w:spacing w:line="280" w:lineRule="exact"/>
        <w:ind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Vdaf%</w:t>
      </w:r>
      <w:r>
        <w:rPr>
          <w:rFonts w:hint="eastAsia" w:ascii="宋体" w:hAnsi="宋体"/>
          <w:sz w:val="24"/>
        </w:rPr>
        <w:t>：若仲裁结果与甲方化验结果上下误差在1.7之内（含1.7），则按照甲方化验结果作为结算依据；若仲裁结果与甲方化验结果上下误差超过1.7，则按照仲裁结果作为结算依据。</w:t>
      </w:r>
    </w:p>
    <w:p>
      <w:pPr>
        <w:spacing w:line="360" w:lineRule="exact"/>
        <w:ind w:left="1" w:firstLine="472" w:firstLineChars="19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St,d%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若仲裁结果与甲方化验结果上下误差在0.25之内（含0.25），则按照甲方化验结果作为结算依据；若仲裁结果与甲方化验结果上下误差超过0.25，则按照仲裁结果作为结算依据。</w:t>
      </w:r>
    </w:p>
    <w:p>
      <w:pPr>
        <w:spacing w:line="360" w:lineRule="exact"/>
        <w:ind w:left="1" w:firstLine="470" w:firstLineChars="196"/>
        <w:rPr>
          <w:rFonts w:ascii="宋体" w:hAnsi="宋体"/>
          <w:bCs/>
          <w:color w:val="000000"/>
          <w:sz w:val="24"/>
        </w:rPr>
      </w:pPr>
    </w:p>
    <w:p>
      <w:pPr>
        <w:spacing w:line="360" w:lineRule="exact"/>
        <w:ind w:left="1"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五、煤价及相关说明</w:t>
      </w:r>
    </w:p>
    <w:p>
      <w:pPr>
        <w:spacing w:line="38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1</w:t>
      </w:r>
      <w:r>
        <w:rPr>
          <w:rFonts w:hint="eastAsia" w:ascii="宋体" w:hAnsi="宋体"/>
          <w:sz w:val="24"/>
        </w:rPr>
        <w:t>.发热量Qnet,ar、挥发分</w:t>
      </w:r>
      <w:r>
        <w:rPr>
          <w:rFonts w:ascii="宋体" w:hAnsi="宋体"/>
          <w:sz w:val="24"/>
        </w:rPr>
        <w:t>Vdaf</w:t>
      </w:r>
      <w:r>
        <w:rPr>
          <w:rFonts w:hint="eastAsia" w:ascii="宋体" w:hAnsi="宋体"/>
          <w:sz w:val="24"/>
        </w:rPr>
        <w:t>、全硫分St,d均以单批次来煤化验值进行结算，执行含税到厂一票制结算价格。</w:t>
      </w:r>
    </w:p>
    <w:p>
      <w:pPr>
        <w:spacing w:line="32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2</w:t>
      </w:r>
      <w:r>
        <w:rPr>
          <w:rFonts w:hint="eastAsia" w:ascii="宋体" w:hAnsi="宋体"/>
          <w:sz w:val="24"/>
        </w:rPr>
        <w:t>.以到厂化验计量为准，Qnet,ar 以</w:t>
      </w:r>
      <w:r>
        <w:rPr>
          <w:rFonts w:hint="eastAsia" w:ascii="宋体" w:hAnsi="宋体"/>
          <w:sz w:val="24"/>
          <w:lang w:val="en-US" w:eastAsia="zh-CN"/>
        </w:rPr>
        <w:t>60</w:t>
      </w:r>
      <w:r>
        <w:rPr>
          <w:rFonts w:hint="eastAsia" w:ascii="宋体" w:hAnsi="宋体"/>
          <w:sz w:val="24"/>
        </w:rPr>
        <w:t>00大卡/千克为基准，Vdaf以25%为基准， St,d以0.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%为基准，执行每百大卡·吨***元/吨为基准价。</w:t>
      </w:r>
    </w:p>
    <w:p>
      <w:pPr>
        <w:tabs>
          <w:tab w:val="left" w:pos="5040"/>
        </w:tabs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3.</w:t>
      </w:r>
      <w:r>
        <w:rPr>
          <w:rFonts w:hint="eastAsia" w:ascii="宋体" w:hAnsi="宋体"/>
          <w:bCs/>
          <w:sz w:val="24"/>
        </w:rPr>
        <w:t>发热量阶梯价</w:t>
      </w:r>
      <w:r>
        <w:rPr>
          <w:rFonts w:hint="eastAsia" w:ascii="宋体" w:hAnsi="宋体"/>
          <w:sz w:val="24"/>
        </w:rPr>
        <w:t>：</w:t>
      </w:r>
    </w:p>
    <w:p>
      <w:pPr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（1）6000千卡/千克及以上，执行基准价；</w:t>
      </w:r>
    </w:p>
    <w:p>
      <w:pPr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（2）6000千卡/千克--5500千卡/千克，按中标价-1.0元/百大卡·吨结算。</w:t>
      </w:r>
    </w:p>
    <w:p>
      <w:pPr>
        <w:spacing w:line="24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（3）5500千卡/千克及以下，按100元/吨结算。</w:t>
      </w:r>
    </w:p>
    <w:p>
      <w:pPr>
        <w:spacing w:line="240" w:lineRule="atLeast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>全硫分考核：</w:t>
      </w:r>
    </w:p>
    <w:p>
      <w:pPr>
        <w:tabs>
          <w:tab w:val="left" w:pos="5040"/>
        </w:tabs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St.d≤0.</w:t>
      </w:r>
      <w:r>
        <w:rPr>
          <w:rFonts w:hint="eastAsia" w:ascii="宋体" w:hAnsi="宋体"/>
          <w:color w:val="000000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%，不扣款。0.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%＜St.d，均以0.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%为基数。</w:t>
      </w:r>
    </w:p>
    <w:p>
      <w:pPr>
        <w:tabs>
          <w:tab w:val="left" w:pos="5040"/>
        </w:tabs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（1）1.4%≥St.d＞0.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%，每升高0.01%，价格下浮2.0元/吨；</w:t>
      </w:r>
    </w:p>
    <w:p>
      <w:pPr>
        <w:tabs>
          <w:tab w:val="left" w:pos="5040"/>
        </w:tabs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（2）St.d＞1.4%，每升高0.01%，价格下浮3.0元/吨。</w:t>
      </w:r>
    </w:p>
    <w:p>
      <w:pPr>
        <w:spacing w:line="240" w:lineRule="atLeast"/>
        <w:ind w:firstLine="481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5.</w:t>
      </w:r>
      <w:r>
        <w:rPr>
          <w:rFonts w:hint="eastAsia" w:ascii="宋体" w:hAnsi="宋体"/>
          <w:sz w:val="24"/>
        </w:rPr>
        <w:t xml:space="preserve">挥发分考核： </w:t>
      </w:r>
      <w:r>
        <w:rPr>
          <w:rFonts w:hint="eastAsia" w:ascii="宋体" w:hAnsi="宋体"/>
          <w:bCs/>
          <w:sz w:val="24"/>
        </w:rPr>
        <w:t>Vdaf</w:t>
      </w:r>
      <w:r>
        <w:rPr>
          <w:rFonts w:hint="eastAsia" w:ascii="宋体" w:hAnsi="宋体"/>
          <w:sz w:val="24"/>
        </w:rPr>
        <w:t>以25%为基准。</w:t>
      </w:r>
    </w:p>
    <w:p>
      <w:pPr>
        <w:spacing w:line="240" w:lineRule="atLeas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（1）25%＞Vdaf≥23%，价格下浮5元/吨。</w:t>
      </w:r>
    </w:p>
    <w:p>
      <w:pPr>
        <w:spacing w:line="240" w:lineRule="atLeas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（2）Vdaf＜23%，价格下浮100元/吨。</w:t>
      </w:r>
    </w:p>
    <w:p>
      <w:pPr>
        <w:spacing w:line="240" w:lineRule="atLeas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6</w:t>
      </w:r>
      <w:r>
        <w:rPr>
          <w:rFonts w:hint="eastAsia" w:ascii="宋体" w:hAnsi="宋体"/>
          <w:sz w:val="24"/>
        </w:rPr>
        <w:t xml:space="preserve">.对乙方所供应煤炭要求煤质均匀稳定，严禁分层混装。同一车皮(辆）热值差不能超过基准热值（6000大卡）的20%，超过20%以上，单节车皮（辆）使用热值较低的按照合同价格体系单独结算。所有车皮（辆）装车最低热值不能低于5500大卡，低于5500大卡车皮（辆）按照合同价体系下浮50元/吨单独结算。 </w:t>
      </w:r>
    </w:p>
    <w:p>
      <w:pPr>
        <w:spacing w:line="240" w:lineRule="atLeas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7</w:t>
      </w:r>
      <w:r>
        <w:rPr>
          <w:rFonts w:hint="eastAsia" w:ascii="宋体" w:hAnsi="宋体"/>
          <w:sz w:val="24"/>
        </w:rPr>
        <w:t>.对乙方所供应煤炭严禁掺假使假（煤泥、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矸石、煤灰、）及掺配无烟煤，一经发现，对涉煤车辆（皮）按0元煤价处理，造成生产事故，甲方有权另行研究处理。 </w:t>
      </w:r>
    </w:p>
    <w:p>
      <w:pPr>
        <w:tabs>
          <w:tab w:val="left" w:pos="5040"/>
        </w:tabs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8.</w:t>
      </w:r>
      <w:r>
        <w:rPr>
          <w:rFonts w:hint="eastAsia" w:ascii="宋体" w:hAnsi="宋体"/>
          <w:sz w:val="24"/>
        </w:rPr>
        <w:t>合同签订后，乙方应按照甲方调运计划要求发运，合同期内完成量达到合同量80%及以上者视为完成合同量，若合同期内完成量小于合同量的80%，按以下条款执行：</w:t>
      </w:r>
    </w:p>
    <w:p>
      <w:pPr>
        <w:tabs>
          <w:tab w:val="left" w:pos="5040"/>
        </w:tabs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（1）合同量50%≤合同期内完成量＜合同量80%，在对应质价结算价格每百大卡·吨下浮0.2元/吨。</w:t>
      </w:r>
    </w:p>
    <w:p>
      <w:pPr>
        <w:spacing w:line="24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（2）乙方合同期内完成量＜合同量50%时，在对应质价结算价格每百大卡·吨下浮0.4元/吨，</w:t>
      </w:r>
      <w:r>
        <w:rPr>
          <w:rFonts w:hint="eastAsia" w:ascii="宋体" w:hAnsi="宋体"/>
          <w:bCs/>
          <w:sz w:val="24"/>
        </w:rPr>
        <w:t>且全额履约保证金不予退还。</w:t>
      </w:r>
    </w:p>
    <w:p>
      <w:pPr>
        <w:spacing w:line="240" w:lineRule="atLeas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（3）合同期内完成量低于50%，取消由甲方组织的近三个月内高质煤竞价采购报名资格。</w:t>
      </w:r>
    </w:p>
    <w:p>
      <w:pPr>
        <w:spacing w:line="240" w:lineRule="atLeast"/>
        <w:ind w:firstLine="482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9</w:t>
      </w:r>
      <w:r>
        <w:rPr>
          <w:rFonts w:hint="eastAsia" w:ascii="宋体" w:hAnsi="宋体"/>
          <w:sz w:val="24"/>
        </w:rPr>
        <w:t>.发热量Qnet,ar、挥发分Vdaf、全硫分St,d的结算价格及处罚合并执行，最低按照0元/吨结算。</w:t>
      </w:r>
    </w:p>
    <w:p>
      <w:pPr>
        <w:spacing w:line="35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10.</w:t>
      </w:r>
      <w:r>
        <w:rPr>
          <w:rFonts w:hint="eastAsia" w:ascii="宋体" w:hAnsi="宋体"/>
          <w:sz w:val="24"/>
        </w:rPr>
        <w:t>根据生产需要，甲方有权调整发运量，结算量以实际供应量为准。</w:t>
      </w:r>
    </w:p>
    <w:p>
      <w:pPr>
        <w:spacing w:line="35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11.</w:t>
      </w:r>
      <w:r>
        <w:rPr>
          <w:rFonts w:hint="eastAsia" w:ascii="宋体" w:hAnsi="宋体"/>
          <w:sz w:val="24"/>
        </w:rPr>
        <w:t>上次签订合同的供应商，合同兑现率达到80%视同合同完成，自本次中标之日起上次合同自动终止；合同兑现率未完成80%的供应商本次中标后，需先执行上次合同，完成80%后合同终止，方可执行本次合同。</w:t>
      </w:r>
    </w:p>
    <w:p>
      <w:pPr>
        <w:spacing w:line="350" w:lineRule="exact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12.</w:t>
      </w:r>
      <w:r>
        <w:rPr>
          <w:rFonts w:hint="eastAsia" w:ascii="宋体" w:hAnsi="宋体"/>
          <w:sz w:val="24"/>
        </w:rPr>
        <w:t>由于市场或生产需求发生重大变化，影响合同履约执行，甲方有权终止合同或延期执行，对此乙方未完成合同量的第8条款免予执行。</w:t>
      </w:r>
    </w:p>
    <w:p>
      <w:pPr>
        <w:ind w:left="479" w:leftChars="228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六、结算方式</w:t>
      </w:r>
      <w:r>
        <w:rPr>
          <w:rFonts w:hint="eastAsia" w:ascii="宋体" w:hAnsi="宋体"/>
          <w:color w:val="000000"/>
          <w:sz w:val="24"/>
        </w:rPr>
        <w:t>：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乙方对甲方出具的计量、化验、结算等相关单据核对无异议后，根据甲方要求进行一票制到厂结算，并按国家规定开具煤款增值税专用发票（税率13%）。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火车运输途经平顶山东站的，平顶山东站铁路服务费68.4元/车由卖方承担，由招标采购中心从煤款中扣除；火车运输发生平煤神马集团铁路专用线运输费用的，矿区铁路运费13.76元/吨由卖方自行缴纳。招标采购中心汽运煤价格为汽运到厂一票含税价。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结算方式：包括银行支票、电汇、银行承兑汇票等，收款帐户以乙方开具的增值税专用发票中的开户行及账号为准。</w:t>
      </w:r>
    </w:p>
    <w:p>
      <w:pPr>
        <w:ind w:firstLine="482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>结算起始时间:</w:t>
      </w:r>
      <w:r>
        <w:rPr>
          <w:rFonts w:hint="eastAsia" w:ascii="宋体" w:hAnsi="宋体" w:cs="宋体"/>
          <w:color w:val="000000"/>
          <w:sz w:val="24"/>
        </w:rPr>
        <w:t>按照煤炭到厂后，以甲方实际计量结束时间为准，进行一票制结算。如因铁路运输等原因造成车辆超出合同期到达，只要该煤炭的火车发运起票时间在合同有效期内，均按照本合同条款执行。</w:t>
      </w:r>
    </w:p>
    <w:p>
      <w:pPr>
        <w:ind w:firstLine="482" w:firstLineChars="20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七、双方的权利和义务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（一）</w:t>
      </w:r>
      <w:r>
        <w:rPr>
          <w:rFonts w:hint="eastAsia" w:ascii="宋体" w:hAnsi="宋体"/>
          <w:color w:val="000000"/>
          <w:sz w:val="24"/>
        </w:rPr>
        <w:t>甲方的权利和义务：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乙方按照合同约定合格完成煤炭供应任务后，甲方对乙方进行煤款结算。</w:t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b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甲方有义务按合同条款支付乙方煤款。</w:t>
      </w:r>
    </w:p>
    <w:p>
      <w:pPr>
        <w:ind w:left="1"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甲方有权根据设备运行情况，随时调整采样方式（机械采样或人工采样等），并以其出具的检验报告作为结算依据。</w:t>
      </w:r>
    </w:p>
    <w:p>
      <w:pPr>
        <w:ind w:firstLine="479" w:firstLineChars="199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（二）</w:t>
      </w:r>
      <w:r>
        <w:rPr>
          <w:rFonts w:hint="eastAsia" w:ascii="宋体" w:hAnsi="宋体"/>
          <w:color w:val="000000"/>
          <w:sz w:val="24"/>
        </w:rPr>
        <w:t>乙方的权利和义务：</w:t>
      </w:r>
    </w:p>
    <w:p>
      <w:pPr>
        <w:ind w:left="1"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乙方自行负责其煤炭运输全过程中车辆及人身一切安全责任。乙方人员进入甲方区域后，应自觉遵守和服从甲方有关管理规定。</w:t>
      </w:r>
    </w:p>
    <w:p>
      <w:pPr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乙方应按照合同约定，保质、保量、按时完成本合同计划供应量。</w:t>
      </w:r>
    </w:p>
    <w:p>
      <w:pPr>
        <w:ind w:left="1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b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乙方有权利依照合同条款要求甲方支付相应煤款。</w:t>
      </w:r>
    </w:p>
    <w:p>
      <w:pPr>
        <w:ind w:left="1"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4.</w:t>
      </w:r>
      <w:r>
        <w:rPr>
          <w:rFonts w:hint="eastAsia" w:ascii="宋体" w:hAnsi="宋体"/>
          <w:sz w:val="24"/>
        </w:rPr>
        <w:t>乙方在遵守甲方管理规定的前提下，有权监督甲方采制样。若乙方不派人参与，视为对采制样过程的认可。</w:t>
      </w:r>
    </w:p>
    <w:p>
      <w:pPr>
        <w:ind w:left="481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5.</w:t>
      </w:r>
      <w:r>
        <w:rPr>
          <w:rFonts w:hint="eastAsia" w:ascii="宋体" w:hAnsi="宋体"/>
          <w:color w:val="000000"/>
          <w:sz w:val="24"/>
        </w:rPr>
        <w:t>乙方所供煤炭应为筛选煤，粒度不大于50mm，若大于此粒度造成卸车困难的，甲方有权自行处置，</w:t>
      </w:r>
      <w:r>
        <w:rPr>
          <w:rFonts w:hint="eastAsia" w:ascii="宋体" w:hAnsi="宋体"/>
          <w:sz w:val="24"/>
        </w:rPr>
        <w:t>所发生的一切费用由乙方承担。</w:t>
      </w:r>
    </w:p>
    <w:p>
      <w:pPr>
        <w:ind w:left="1" w:firstLine="48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6.</w:t>
      </w:r>
      <w:r>
        <w:rPr>
          <w:rFonts w:hint="eastAsia" w:ascii="宋体" w:hAnsi="宋体"/>
          <w:color w:val="000000"/>
          <w:sz w:val="24"/>
        </w:rPr>
        <w:t>乙方应在发车前及时通知甲方所发煤炭的发站、煤质、数量等相关信息，如因乙方未履行通知义务，所发生后果及产生的费用由乙方承担。</w:t>
      </w:r>
    </w:p>
    <w:p>
      <w:pPr>
        <w:ind w:left="1" w:firstLine="480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八、其他约定事项</w:t>
      </w:r>
    </w:p>
    <w:p>
      <w:pPr>
        <w:ind w:left="1"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乙方要严格遵守甲方的煤炭调运计划和有关规定，按照甲方的调运要求进行发运，严禁无计划发运。在调运过程中不服从工作人员指挥的，将按有关规定进行考核，情节严重者将终止合同，取消供煤资格。</w:t>
      </w:r>
    </w:p>
    <w:p>
      <w:pPr>
        <w:ind w:left="1"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合同纠纷及未尽事宜，由双方协商解决。协商不成，任何一方均可向合同签订地有管辖权的人民法院提出诉讼。</w:t>
      </w:r>
    </w:p>
    <w:p>
      <w:pPr>
        <w:ind w:firstLine="472" w:firstLineChars="196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3. </w:t>
      </w:r>
      <w:r>
        <w:rPr>
          <w:rFonts w:hint="eastAsia" w:ascii="宋体" w:hAnsi="宋体"/>
          <w:color w:val="000000"/>
          <w:sz w:val="24"/>
        </w:rPr>
        <w:t>本合同不得用于银行贷款、抵押和其他保理融资等业务。</w:t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b/>
          <w:color w:val="000000"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>本合同一式四份，甲方三份，乙方一份，双方签字盖章之日起生效。</w:t>
      </w:r>
    </w:p>
    <w:p>
      <w:pPr>
        <w:ind w:firstLine="960" w:firstLineChars="400"/>
        <w:rPr>
          <w:rFonts w:ascii="宋体" w:hAnsi="宋体"/>
          <w:color w:val="000000"/>
          <w:sz w:val="24"/>
        </w:rPr>
      </w:pPr>
    </w:p>
    <w:p>
      <w:pPr>
        <w:ind w:firstLine="960" w:firstLineChars="400"/>
        <w:rPr>
          <w:rFonts w:ascii="宋体" w:hAnsi="宋体"/>
          <w:color w:val="000000"/>
          <w:sz w:val="24"/>
        </w:rPr>
      </w:pPr>
    </w:p>
    <w:p>
      <w:pPr>
        <w:ind w:firstLine="960" w:firstLineChars="4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               </w:t>
      </w:r>
    </w:p>
    <w:p>
      <w:pPr>
        <w:ind w:firstLine="960" w:firstLineChars="400"/>
        <w:rPr>
          <w:rFonts w:ascii="宋体" w:hAnsi="宋体"/>
          <w:color w:val="000000"/>
          <w:sz w:val="24"/>
        </w:rPr>
      </w:pPr>
    </w:p>
    <w:p>
      <w:pPr>
        <w:ind w:firstLine="960" w:firstLineChars="400"/>
        <w:rPr>
          <w:rFonts w:ascii="宋体" w:hAnsi="宋体"/>
          <w:color w:val="000000"/>
          <w:sz w:val="24"/>
        </w:rPr>
      </w:pP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甲方（章）：                          乙方（章）：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</w:p>
    <w:p>
      <w:pPr>
        <w:ind w:firstLine="480" w:firstLineChars="200"/>
        <w:rPr>
          <w:rFonts w:ascii="宋体" w:hAnsi="宋体"/>
          <w:color w:val="000000"/>
          <w:sz w:val="24"/>
        </w:rPr>
      </w:pP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法人代表人：                         法人代表人：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委托代表人：                         委托代表人：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pict>
          <v:group id="画布 5" o:spid="_x0000_s1027" o:spt="203" style="height:78pt;width:409.8pt;" coordsize="5204460,990600203" editas="canvas">
            <o:lock v:ext="edit"/>
            <v:shape id="画布 5" o:spid="_x0000_s1026" o:spt="100" style="position:absolute;left:0;top:0;height:990600203;width:5204460;" filled="f" stroked="f" coordsize="21600,21600">
              <v:fill on="f" focussize="0,0"/>
              <v:stroke on="f"/>
              <v:imagedata o:title=""/>
              <o:lock v:ext="edit" aspectratio="t"/>
            </v:shape>
            <v:rect id="矩形 7" o:spid="_x0000_s1028" o:spt="1" style="position:absolute;left:3980568;top:396094;height:496029;width:1029646;" coordsize="21600,21600" o:gfxdata="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HPZUdQAAAAFAQAADwAAAAAAAAAB&#10;ACAAAAAiAAAAZHJzL2Rvd25yZXYueG1sUEsBAhQAFAAAAAgAh07iQFiI7hIUAgAAQgQAAA4AAAAA&#10;AAAAAQAgAAAAIwEAAGRycy9lMm9Eb2MueG1sUEsFBgAAAAAGAAYAWQEAAKkFAAAAAA==&#10;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ind w:firstLine="241" w:firstLineChars="50"/>
                      <w:rPr>
                        <w:rFonts w:ascii="黑体" w:eastAsia="黑体"/>
                        <w:b/>
                        <w:sz w:val="48"/>
                        <w:szCs w:val="48"/>
                      </w:rPr>
                    </w:pPr>
                    <w:r>
                      <w:rPr>
                        <w:rFonts w:hint="eastAsia" w:ascii="黑体" w:eastAsia="黑体"/>
                        <w:b/>
                        <w:sz w:val="48"/>
                        <w:szCs w:val="48"/>
                      </w:rPr>
                      <w:t>正本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hint="eastAsia" w:ascii="宋体" w:hAnsi="宋体"/>
          <w:b/>
          <w:color w:val="000000"/>
          <w:sz w:val="36"/>
          <w:szCs w:val="36"/>
        </w:rPr>
        <w:t xml:space="preserve">     </w:t>
      </w:r>
    </w:p>
    <w:p>
      <w:pPr>
        <w:ind w:left="5045" w:hanging="5045" w:hangingChars="1396"/>
        <w:jc w:val="right"/>
        <w:rPr>
          <w:rFonts w:ascii="宋体" w:hAnsi="宋体"/>
          <w:sz w:val="28"/>
          <w:szCs w:val="28"/>
          <w:u w:val="thick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合同编号： ***************</w:t>
      </w:r>
    </w:p>
    <w:p>
      <w:pPr>
        <w:rPr>
          <w:rFonts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b/>
          <w:color w:val="000000"/>
          <w:sz w:val="36"/>
          <w:szCs w:val="36"/>
        </w:rPr>
      </w:pPr>
    </w:p>
    <w:p>
      <w:pPr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煤炭（汽火联运）采购合同</w:t>
      </w:r>
    </w:p>
    <w:p>
      <w:pPr>
        <w:jc w:val="center"/>
        <w:rPr>
          <w:rFonts w:ascii="宋体" w:hAnsi="宋体"/>
          <w:b/>
          <w:color w:val="000000"/>
          <w:sz w:val="52"/>
          <w:szCs w:val="52"/>
        </w:rPr>
      </w:pPr>
    </w:p>
    <w:p>
      <w:pPr>
        <w:jc w:val="center"/>
        <w:rPr>
          <w:rFonts w:ascii="宋体" w:hAnsi="宋体"/>
          <w:b/>
          <w:color w:val="000000"/>
          <w:sz w:val="52"/>
          <w:szCs w:val="52"/>
        </w:rPr>
      </w:pPr>
    </w:p>
    <w:p>
      <w:pPr>
        <w:rPr>
          <w:rFonts w:ascii="宋体" w:hAnsi="宋体"/>
          <w:b/>
          <w:color w:val="000000"/>
          <w:sz w:val="52"/>
          <w:szCs w:val="52"/>
        </w:rPr>
      </w:pPr>
    </w:p>
    <w:p>
      <w:pPr>
        <w:jc w:val="center"/>
        <w:rPr>
          <w:rFonts w:ascii="宋体" w:hAnsi="宋体"/>
          <w:b/>
          <w:color w:val="000000"/>
          <w:sz w:val="52"/>
          <w:szCs w:val="52"/>
        </w:rPr>
      </w:pPr>
    </w:p>
    <w:p>
      <w:pPr>
        <w:ind w:firstLine="543" w:firstLineChars="193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甲      方：</w:t>
      </w:r>
      <w:r>
        <w:rPr>
          <w:rFonts w:hint="eastAsia" w:ascii="宋体" w:hAnsi="宋体"/>
          <w:b/>
          <w:color w:val="000000"/>
          <w:sz w:val="28"/>
          <w:szCs w:val="28"/>
          <w:u w:val="thick"/>
        </w:rPr>
        <w:t>中国平煤神马</w:t>
      </w:r>
      <w:r>
        <w:rPr>
          <w:rFonts w:hint="eastAsia" w:ascii="宋体" w:hAnsi="宋体"/>
          <w:b/>
          <w:color w:val="000000"/>
          <w:sz w:val="28"/>
          <w:szCs w:val="28"/>
          <w:u w:val="thick"/>
          <w:lang w:val="en-US" w:eastAsia="zh-CN"/>
        </w:rPr>
        <w:t>控股</w:t>
      </w:r>
      <w:r>
        <w:rPr>
          <w:rFonts w:hint="eastAsia" w:ascii="宋体" w:hAnsi="宋体"/>
          <w:b/>
          <w:color w:val="000000"/>
          <w:sz w:val="28"/>
          <w:szCs w:val="28"/>
          <w:u w:val="thick"/>
        </w:rPr>
        <w:t>集团有限公司招标采购中心</w:t>
      </w:r>
    </w:p>
    <w:p>
      <w:pPr>
        <w:tabs>
          <w:tab w:val="left" w:pos="4860"/>
        </w:tabs>
        <w:ind w:firstLine="562" w:firstLineChars="200"/>
        <w:rPr>
          <w:rFonts w:ascii="宋体" w:hAnsi="宋体"/>
          <w:b/>
          <w:color w:val="000000"/>
          <w:sz w:val="28"/>
          <w:szCs w:val="28"/>
          <w:u w:val="thick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乙      方：*********</w:t>
      </w:r>
    </w:p>
    <w:p>
      <w:pPr>
        <w:ind w:firstLine="551" w:firstLineChars="196"/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煤种或品种：</w:t>
      </w:r>
      <w:r>
        <w:rPr>
          <w:rFonts w:hint="eastAsia" w:ascii="宋体" w:hAnsi="宋体"/>
          <w:b/>
          <w:color w:val="000000"/>
          <w:sz w:val="28"/>
          <w:szCs w:val="28"/>
          <w:u w:val="single"/>
          <w:lang w:val="en-US" w:eastAsia="zh-CN"/>
        </w:rPr>
        <w:t>动力煤</w:t>
      </w:r>
    </w:p>
    <w:p>
      <w:pPr>
        <w:ind w:firstLine="555"/>
        <w:rPr>
          <w:rFonts w:ascii="宋体" w:hAnsi="宋体"/>
          <w:b/>
          <w:color w:val="000000"/>
          <w:sz w:val="28"/>
          <w:szCs w:val="28"/>
          <w:u w:val="thick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签 订 日期：</w:t>
      </w:r>
      <w:r>
        <w:rPr>
          <w:rFonts w:hint="eastAsia" w:ascii="宋体" w:hAnsi="宋体"/>
          <w:b/>
          <w:sz w:val="28"/>
          <w:szCs w:val="28"/>
          <w:u w:val="thick"/>
        </w:rPr>
        <w:t>****年*月*日</w:t>
      </w:r>
    </w:p>
    <w:p>
      <w:pPr>
        <w:ind w:firstLine="555"/>
        <w:rPr>
          <w:rFonts w:ascii="宋体" w:hAnsi="宋体"/>
          <w:b/>
          <w:color w:val="000000"/>
          <w:sz w:val="28"/>
          <w:szCs w:val="28"/>
        </w:rPr>
      </w:pPr>
    </w:p>
    <w:p/>
    <w:sectPr>
      <w:headerReference r:id="rId3" w:type="default"/>
      <w:headerReference r:id="rId4" w:type="even"/>
      <w:footerReference r:id="rId5" w:type="even"/>
      <w:pgSz w:w="23814" w:h="16840" w:orient="landscape"/>
      <w:pgMar w:top="820" w:right="1440" w:bottom="1134" w:left="1440" w:header="567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210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1764" w:firstLineChars="6536"/>
    </w:pPr>
    <w:r>
      <w:rPr>
        <w:rFonts w:hint="eastAsia"/>
      </w:rPr>
      <w:t>经办人：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wordWrap w:val="0"/>
      <w:ind w:right="30"/>
      <w:jc w:val="right"/>
    </w:pPr>
    <w:r>
      <w:rPr>
        <w:rFonts w:hint="eastAsia"/>
      </w:rPr>
      <w:t xml:space="preserve">   中国平煤神马</w:t>
    </w:r>
    <w:r>
      <w:rPr>
        <w:rFonts w:hint="eastAsia"/>
        <w:lang w:val="en-US" w:eastAsia="zh-CN"/>
      </w:rPr>
      <w:t>控股集团</w:t>
    </w:r>
    <w:r>
      <w:rPr>
        <w:rFonts w:hint="eastAsia"/>
      </w:rPr>
      <w:t>有限公司招标采购中心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wordWrap w:val="0"/>
      <w:jc w:val="right"/>
    </w:pPr>
    <w:r>
      <w:pict>
        <v:shape id="PowerPlusWaterMarkObject357476642" o:spid="_x0000_s2049" o:spt="136" type="#_x0000_t136" style="position:absolute;left:0pt;height:131.95pt;width:527.8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机密" style="font-family:Simsun;font-size:8pt;v-text-align:center;"/>
        </v:shape>
      </w:pict>
    </w:r>
    <w:r>
      <w:rPr>
        <w:rFonts w:hint="eastAsia"/>
      </w:rPr>
      <w:t xml:space="preserve">    河南中平鲁阳煤电有限公司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B4DBC"/>
    <w:multiLevelType w:val="singleLevel"/>
    <w:tmpl w:val="59BB4DB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效中">
    <w15:presenceInfo w15:providerId="None" w15:userId="王效中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E2NDVkZDJkZjk3ZDI4OWY3ZDU2N2M1ZjZiZTc4ZDEifQ=="/>
  </w:docVars>
  <w:rsids>
    <w:rsidRoot w:val="0F2D4492"/>
    <w:rsid w:val="00142147"/>
    <w:rsid w:val="0027231A"/>
    <w:rsid w:val="00344593"/>
    <w:rsid w:val="008E6EE5"/>
    <w:rsid w:val="00F52D97"/>
    <w:rsid w:val="021753CF"/>
    <w:rsid w:val="04EA4D40"/>
    <w:rsid w:val="056608B4"/>
    <w:rsid w:val="05B958AC"/>
    <w:rsid w:val="0A4913D5"/>
    <w:rsid w:val="0BA52B09"/>
    <w:rsid w:val="0BE75052"/>
    <w:rsid w:val="0BF21F31"/>
    <w:rsid w:val="0C8B6C12"/>
    <w:rsid w:val="0C8D59FE"/>
    <w:rsid w:val="0C8F354B"/>
    <w:rsid w:val="0D20053B"/>
    <w:rsid w:val="0D507131"/>
    <w:rsid w:val="0D566E23"/>
    <w:rsid w:val="0E327723"/>
    <w:rsid w:val="0E3752D6"/>
    <w:rsid w:val="0E797DF8"/>
    <w:rsid w:val="0EAD7370"/>
    <w:rsid w:val="0F2D4492"/>
    <w:rsid w:val="0F4B6CB2"/>
    <w:rsid w:val="0F8E1F57"/>
    <w:rsid w:val="0F953390"/>
    <w:rsid w:val="0FAA1C7C"/>
    <w:rsid w:val="0FE506CA"/>
    <w:rsid w:val="10D16BDC"/>
    <w:rsid w:val="11233AA4"/>
    <w:rsid w:val="117F0B54"/>
    <w:rsid w:val="121876A2"/>
    <w:rsid w:val="12445622"/>
    <w:rsid w:val="126C0E66"/>
    <w:rsid w:val="12756506"/>
    <w:rsid w:val="12E325D0"/>
    <w:rsid w:val="13371443"/>
    <w:rsid w:val="137B05A5"/>
    <w:rsid w:val="138C727E"/>
    <w:rsid w:val="14F236EE"/>
    <w:rsid w:val="155929DE"/>
    <w:rsid w:val="15897431"/>
    <w:rsid w:val="16472303"/>
    <w:rsid w:val="17B74A49"/>
    <w:rsid w:val="18ED7069"/>
    <w:rsid w:val="19636F2A"/>
    <w:rsid w:val="19AD4F16"/>
    <w:rsid w:val="1B503172"/>
    <w:rsid w:val="1C7B1E5C"/>
    <w:rsid w:val="1CB93C23"/>
    <w:rsid w:val="1DE6642A"/>
    <w:rsid w:val="1F354086"/>
    <w:rsid w:val="1F747E14"/>
    <w:rsid w:val="208E2B3A"/>
    <w:rsid w:val="20A67885"/>
    <w:rsid w:val="21A623C6"/>
    <w:rsid w:val="235C191D"/>
    <w:rsid w:val="236F059D"/>
    <w:rsid w:val="24093574"/>
    <w:rsid w:val="24974B25"/>
    <w:rsid w:val="25AA5FBA"/>
    <w:rsid w:val="26244CFC"/>
    <w:rsid w:val="26B15C7A"/>
    <w:rsid w:val="26D92AF9"/>
    <w:rsid w:val="26FB5840"/>
    <w:rsid w:val="270274CE"/>
    <w:rsid w:val="287909E6"/>
    <w:rsid w:val="28FC6767"/>
    <w:rsid w:val="29D14779"/>
    <w:rsid w:val="2A4974B9"/>
    <w:rsid w:val="2A4C3F95"/>
    <w:rsid w:val="2A704001"/>
    <w:rsid w:val="2CE15AA2"/>
    <w:rsid w:val="2DCB0AFE"/>
    <w:rsid w:val="2E0478D3"/>
    <w:rsid w:val="2E4C54A8"/>
    <w:rsid w:val="2EFF00E2"/>
    <w:rsid w:val="2F004E59"/>
    <w:rsid w:val="2FDD1B5F"/>
    <w:rsid w:val="2FE94720"/>
    <w:rsid w:val="30F23EA9"/>
    <w:rsid w:val="33020E16"/>
    <w:rsid w:val="33977F1B"/>
    <w:rsid w:val="33AF2577"/>
    <w:rsid w:val="34231D0A"/>
    <w:rsid w:val="343A2EF0"/>
    <w:rsid w:val="357C25F3"/>
    <w:rsid w:val="35857131"/>
    <w:rsid w:val="362160DE"/>
    <w:rsid w:val="364903EA"/>
    <w:rsid w:val="382C33E1"/>
    <w:rsid w:val="39064513"/>
    <w:rsid w:val="39801CD7"/>
    <w:rsid w:val="3AFC0D32"/>
    <w:rsid w:val="3BC81330"/>
    <w:rsid w:val="3E0865FB"/>
    <w:rsid w:val="3E60572D"/>
    <w:rsid w:val="3ECE63F2"/>
    <w:rsid w:val="3F1F796D"/>
    <w:rsid w:val="3FDB6E83"/>
    <w:rsid w:val="41357D04"/>
    <w:rsid w:val="41FE5BDA"/>
    <w:rsid w:val="440C046F"/>
    <w:rsid w:val="44972ACC"/>
    <w:rsid w:val="45CF461D"/>
    <w:rsid w:val="45F343BD"/>
    <w:rsid w:val="463D5A17"/>
    <w:rsid w:val="46764B72"/>
    <w:rsid w:val="468D5D79"/>
    <w:rsid w:val="471756AB"/>
    <w:rsid w:val="47422188"/>
    <w:rsid w:val="4793785B"/>
    <w:rsid w:val="47A51EDC"/>
    <w:rsid w:val="489A6E12"/>
    <w:rsid w:val="48D42CA2"/>
    <w:rsid w:val="49CE1F02"/>
    <w:rsid w:val="4B6D1678"/>
    <w:rsid w:val="4C4912D2"/>
    <w:rsid w:val="4C595BA0"/>
    <w:rsid w:val="4D71672E"/>
    <w:rsid w:val="4DF75DA9"/>
    <w:rsid w:val="4ED73CAE"/>
    <w:rsid w:val="4EF24FBF"/>
    <w:rsid w:val="4F610CA1"/>
    <w:rsid w:val="500C5911"/>
    <w:rsid w:val="503B4094"/>
    <w:rsid w:val="513136FF"/>
    <w:rsid w:val="52655BD2"/>
    <w:rsid w:val="52E76666"/>
    <w:rsid w:val="52F17C23"/>
    <w:rsid w:val="5409452A"/>
    <w:rsid w:val="54265E43"/>
    <w:rsid w:val="543C0B77"/>
    <w:rsid w:val="545668B0"/>
    <w:rsid w:val="54B15A0A"/>
    <w:rsid w:val="554477C4"/>
    <w:rsid w:val="55DC388D"/>
    <w:rsid w:val="55DF1B95"/>
    <w:rsid w:val="55FD5B34"/>
    <w:rsid w:val="56245A8A"/>
    <w:rsid w:val="568C4C43"/>
    <w:rsid w:val="56CD47D3"/>
    <w:rsid w:val="57A86DB1"/>
    <w:rsid w:val="585F542A"/>
    <w:rsid w:val="59466E15"/>
    <w:rsid w:val="594C04FC"/>
    <w:rsid w:val="5989232A"/>
    <w:rsid w:val="5A3763F5"/>
    <w:rsid w:val="5AF24D41"/>
    <w:rsid w:val="5B207BCA"/>
    <w:rsid w:val="5B5635ED"/>
    <w:rsid w:val="5C1026B8"/>
    <w:rsid w:val="5C1C28A6"/>
    <w:rsid w:val="5C233F04"/>
    <w:rsid w:val="5C3A26F7"/>
    <w:rsid w:val="5C8D4F16"/>
    <w:rsid w:val="5CB51150"/>
    <w:rsid w:val="5DBF5471"/>
    <w:rsid w:val="5DD21F23"/>
    <w:rsid w:val="5F140F2D"/>
    <w:rsid w:val="5FA2425E"/>
    <w:rsid w:val="60197A81"/>
    <w:rsid w:val="62075E6C"/>
    <w:rsid w:val="63613582"/>
    <w:rsid w:val="64121F9C"/>
    <w:rsid w:val="644E29E0"/>
    <w:rsid w:val="6515752F"/>
    <w:rsid w:val="65B65BF0"/>
    <w:rsid w:val="66203D45"/>
    <w:rsid w:val="663A1D31"/>
    <w:rsid w:val="66DA2164"/>
    <w:rsid w:val="697241FD"/>
    <w:rsid w:val="6A0530C6"/>
    <w:rsid w:val="6A532F85"/>
    <w:rsid w:val="6BD62407"/>
    <w:rsid w:val="6E343701"/>
    <w:rsid w:val="6E485231"/>
    <w:rsid w:val="6E633C33"/>
    <w:rsid w:val="6F8C7E3E"/>
    <w:rsid w:val="6FD75E8E"/>
    <w:rsid w:val="7059168A"/>
    <w:rsid w:val="71B7269F"/>
    <w:rsid w:val="72295191"/>
    <w:rsid w:val="72AD475A"/>
    <w:rsid w:val="73392329"/>
    <w:rsid w:val="73DC2988"/>
    <w:rsid w:val="73DE48B3"/>
    <w:rsid w:val="743C0B73"/>
    <w:rsid w:val="74D406C4"/>
    <w:rsid w:val="74E131C2"/>
    <w:rsid w:val="767D6729"/>
    <w:rsid w:val="76983715"/>
    <w:rsid w:val="78A41000"/>
    <w:rsid w:val="7B577717"/>
    <w:rsid w:val="7BAD18D1"/>
    <w:rsid w:val="7BBC58DA"/>
    <w:rsid w:val="7C9B6015"/>
    <w:rsid w:val="7FC56B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9640;&#36136;&#29028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高质煤合同.docx</Template>
  <Company>Microsoft</Company>
  <Pages>2</Pages>
  <Words>2816</Words>
  <Characters>3128</Characters>
  <Lines>25</Lines>
  <Paragraphs>7</Paragraphs>
  <TotalTime>2</TotalTime>
  <ScaleCrop>false</ScaleCrop>
  <LinksUpToDate>false</LinksUpToDate>
  <CharactersWithSpaces>3304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2021-06-22T08:00:00Z</dcterms:created>
  <dc:creator>Gao.</dc:creator>
  <cp:lastModifiedBy>'大小寶'的令尊</cp:lastModifiedBy>
  <dcterms:modified xsi:type="dcterms:W3CDTF">2022-09-27T02:27:52Z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AB141CC371BE410E80ED7F5A332291DF</vt:lpwstr>
  </property>
</Properties>
</file>